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90" w:rsidRPr="00F73F06" w:rsidRDefault="00D97890" w:rsidP="00D978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F06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учителей победителей и призеров</w:t>
      </w:r>
    </w:p>
    <w:p w:rsidR="00B1076E" w:rsidRPr="00767DE0" w:rsidRDefault="00B1076E" w:rsidP="00B107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B1076E" w:rsidRDefault="00B1076E" w:rsidP="002316DC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316DC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316DC">
        <w:rPr>
          <w:rFonts w:ascii="Times New Roman" w:hAnsi="Times New Roman" w:cs="Times New Roman"/>
          <w:sz w:val="24"/>
          <w:szCs w:val="24"/>
        </w:rPr>
        <w:t xml:space="preserve"> : </w:t>
      </w:r>
      <w:r w:rsidR="002316DC" w:rsidRPr="00C00E43">
        <w:rPr>
          <w:rFonts w:ascii="Times New Roman" w:hAnsi="Times New Roman"/>
          <w:sz w:val="24"/>
          <w:szCs w:val="24"/>
        </w:rPr>
        <w:t>Филология языкознания</w:t>
      </w:r>
      <w:ins w:id="0" w:author="н.русь" w:date="2020-12-12T09:33:00Z">
        <w:r w:rsidR="002316DC" w:rsidRPr="00C00E43">
          <w:rPr>
            <w:rFonts w:ascii="Times New Roman" w:hAnsi="Times New Roman"/>
            <w:sz w:val="24"/>
            <w:szCs w:val="24"/>
          </w:rPr>
          <w:t xml:space="preserve"> </w:t>
        </w:r>
      </w:ins>
      <w:r w:rsidR="002316DC" w:rsidRPr="00C00E43">
        <w:rPr>
          <w:rFonts w:ascii="Times New Roman" w:hAnsi="Times New Roman"/>
          <w:sz w:val="24"/>
          <w:szCs w:val="24"/>
        </w:rPr>
        <w:t>(.роль в воспитании и обучении личности  татарских, удмуртских, марийских  просветителей)</w:t>
      </w:r>
      <w:r w:rsidR="002316DC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2316DC" w:rsidRPr="00C00E43" w:rsidRDefault="002316DC" w:rsidP="002316DC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Фёдорова Рамзия Гаптулхаевна, учитель татарского языка и литературы</w:t>
      </w:r>
      <w:r w:rsidRPr="005F63EF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высшей квалификационной категории 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89272467268, </w:t>
      </w:r>
      <w:r w:rsidRPr="00C00E43">
        <w:rPr>
          <w:rFonts w:ascii="Times New Roman" w:hAnsi="Times New Roman"/>
          <w:sz w:val="24"/>
          <w:szCs w:val="24"/>
        </w:rPr>
        <w:t>2326000315</w:t>
      </w:r>
      <w:hyperlink r:id="rId4" w:history="1">
        <w:r w:rsidR="00BF1C2C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2316DC" w:rsidRPr="002316DC" w:rsidRDefault="002316DC" w:rsidP="002316DC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</w:p>
    <w:p w:rsidR="002316DC" w:rsidRDefault="002316DC" w:rsidP="002316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490"/>
        <w:gridCol w:w="1809"/>
        <w:gridCol w:w="2449"/>
        <w:gridCol w:w="2160"/>
        <w:gridCol w:w="732"/>
        <w:gridCol w:w="2250"/>
        <w:gridCol w:w="1546"/>
      </w:tblGrid>
      <w:tr w:rsidR="00D97890" w:rsidTr="00A92A72">
        <w:trPr>
          <w:trHeight w:val="570"/>
        </w:trPr>
        <w:tc>
          <w:tcPr>
            <w:tcW w:w="456" w:type="dxa"/>
          </w:tcPr>
          <w:p w:rsidR="00D97890" w:rsidRPr="00F47C24" w:rsidRDefault="00D97890" w:rsidP="00A92A72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490" w:type="dxa"/>
          </w:tcPr>
          <w:p w:rsidR="00D97890" w:rsidRPr="00F47C24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D97890" w:rsidRPr="00F47C24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9" w:type="dxa"/>
          </w:tcPr>
          <w:p w:rsidR="00D97890" w:rsidRPr="00F47C24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</w:tcPr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Тема</w:t>
            </w:r>
          </w:p>
        </w:tc>
        <w:tc>
          <w:tcPr>
            <w:tcW w:w="732" w:type="dxa"/>
          </w:tcPr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0" w:type="dxa"/>
          </w:tcPr>
          <w:p w:rsidR="00D97890" w:rsidRPr="00F47C24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</w:tcPr>
          <w:p w:rsidR="00D97890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место</w:t>
            </w:r>
          </w:p>
          <w:p w:rsidR="00D97890" w:rsidRPr="00F47C2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890" w:rsidTr="00A92A72">
        <w:trPr>
          <w:trHeight w:val="465"/>
        </w:trPr>
        <w:tc>
          <w:tcPr>
            <w:tcW w:w="456" w:type="dxa"/>
          </w:tcPr>
          <w:p w:rsidR="00D97890" w:rsidRPr="00511294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90" w:type="dxa"/>
          </w:tcPr>
          <w:p w:rsidR="00D97890" w:rsidRPr="004C01E0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Данилова Светлана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григорьевна</w:t>
            </w:r>
            <w:proofErr w:type="spellEnd"/>
          </w:p>
        </w:tc>
        <w:tc>
          <w:tcPr>
            <w:tcW w:w="1809" w:type="dxa"/>
          </w:tcPr>
          <w:p w:rsidR="00D97890" w:rsidRPr="00BC5F79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422125, РТ,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gram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, 1. 8(84364)2-20-10</w:t>
            </w:r>
          </w:p>
        </w:tc>
        <w:tc>
          <w:tcPr>
            <w:tcW w:w="2449" w:type="dxa"/>
          </w:tcPr>
          <w:p w:rsidR="00D97890" w:rsidRPr="00BC5F79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60" w:type="dxa"/>
          </w:tcPr>
          <w:p w:rsidR="00D97890" w:rsidRPr="00E375CB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В.Т.Тимофеевны</w:t>
            </w: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ң бердәм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әгариф системасын төзүгә керткән олеше</w:t>
            </w:r>
          </w:p>
        </w:tc>
        <w:tc>
          <w:tcPr>
            <w:tcW w:w="732" w:type="dxa"/>
          </w:tcPr>
          <w:p w:rsidR="00D97890" w:rsidRPr="004C01E0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50" w:type="dxa"/>
          </w:tcPr>
          <w:p w:rsidR="00D97890" w:rsidRPr="004762CB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Sveta.danilova@yandex.ru</w:t>
            </w:r>
          </w:p>
        </w:tc>
        <w:tc>
          <w:tcPr>
            <w:tcW w:w="1546" w:type="dxa"/>
          </w:tcPr>
          <w:p w:rsidR="00D97890" w:rsidRPr="00C36FFD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D97890" w:rsidTr="00A92A72">
        <w:trPr>
          <w:trHeight w:val="395"/>
        </w:trPr>
        <w:tc>
          <w:tcPr>
            <w:tcW w:w="456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8E3CA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2</w:t>
            </w:r>
          </w:p>
        </w:tc>
        <w:tc>
          <w:tcPr>
            <w:tcW w:w="2490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Хасанова </w:t>
            </w:r>
            <w:proofErr w:type="spell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Гузалия</w:t>
            </w:r>
            <w:proofErr w:type="spellEnd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Гаптельнуровна</w:t>
            </w:r>
            <w:proofErr w:type="spellEnd"/>
          </w:p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1809" w:type="dxa"/>
          </w:tcPr>
          <w:p w:rsidR="00D97890" w:rsidRPr="008E3CAF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422112, Республика Татарстан, </w:t>
            </w:r>
            <w:proofErr w:type="spell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 район, п.г.т. Кукмор, ул. Н.Баяна, д.40</w:t>
            </w:r>
            <w:proofErr w:type="gramEnd"/>
          </w:p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3C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+7(843)-642-07-64;+7(843)-642-07-63</w:t>
            </w:r>
          </w:p>
        </w:tc>
        <w:tc>
          <w:tcPr>
            <w:tcW w:w="2449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Кукморская</w:t>
            </w:r>
            <w:proofErr w:type="spellEnd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№3» </w:t>
            </w:r>
            <w:proofErr w:type="spellStart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8E3CA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60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3CAF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ТАТАР ХАЛКЫНЫҢ БӨЕК МӘГЪРИФӘТЧЕСЕ  - К.НАСЫЙРИ</w:t>
            </w:r>
          </w:p>
        </w:tc>
        <w:tc>
          <w:tcPr>
            <w:tcW w:w="732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15.10</w:t>
            </w:r>
          </w:p>
        </w:tc>
        <w:tc>
          <w:tcPr>
            <w:tcW w:w="2250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8E3CAF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sovershen@mail.ru</w:t>
              </w:r>
            </w:hyperlink>
            <w:r w:rsidRPr="008E3CA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E3CAF">
              <w:rPr>
                <w:rFonts w:ascii="Times New Roman" w:hAnsi="Times New Roman" w:cs="Times New Roman"/>
                <w:sz w:val="16"/>
                <w:szCs w:val="16"/>
              </w:rPr>
              <w:t>89093077806</w:t>
            </w:r>
          </w:p>
        </w:tc>
        <w:tc>
          <w:tcPr>
            <w:tcW w:w="1546" w:type="dxa"/>
          </w:tcPr>
          <w:p w:rsidR="00D97890" w:rsidRPr="008E3CAF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D97890" w:rsidTr="00A92A72">
        <w:trPr>
          <w:trHeight w:val="1288"/>
        </w:trPr>
        <w:tc>
          <w:tcPr>
            <w:tcW w:w="456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3</w:t>
            </w:r>
          </w:p>
        </w:tc>
        <w:tc>
          <w:tcPr>
            <w:tcW w:w="2490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Сафина Минзиля Разяповна</w:t>
            </w:r>
          </w:p>
        </w:tc>
        <w:tc>
          <w:tcPr>
            <w:tcW w:w="1809" w:type="dxa"/>
          </w:tcPr>
          <w:p w:rsidR="00D97890" w:rsidRPr="005E609E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422131 РТ Кукморский район с. Починок Кучук ул. </w:t>
            </w:r>
          </w:p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Школьная, д.42, 30-2-17</w:t>
            </w:r>
          </w:p>
        </w:tc>
        <w:tc>
          <w:tcPr>
            <w:tcW w:w="2449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609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5E609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Почкучукская</w:t>
            </w:r>
            <w:proofErr w:type="spellEnd"/>
            <w:r w:rsidRPr="005E609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средняя школа» </w:t>
            </w:r>
            <w:proofErr w:type="spellStart"/>
            <w:r w:rsidRPr="005E609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Кукморского</w:t>
            </w:r>
            <w:proofErr w:type="spellEnd"/>
            <w:r w:rsidRPr="005E609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 муниципального района РТ</w:t>
            </w:r>
          </w:p>
        </w:tc>
        <w:tc>
          <w:tcPr>
            <w:tcW w:w="2160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Рухи маягыбыз ул</w:t>
            </w:r>
          </w:p>
        </w:tc>
        <w:tc>
          <w:tcPr>
            <w:tcW w:w="732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2250" w:type="dxa"/>
          </w:tcPr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E609E">
              <w:rPr>
                <w:rFonts w:ascii="Times New Roman" w:hAnsi="Times New Roman" w:cs="Times New Roman"/>
                <w:sz w:val="16"/>
                <w:szCs w:val="16"/>
              </w:rPr>
              <w:t>89393158532, minzilya.safina@mail.ru</w:t>
            </w:r>
          </w:p>
        </w:tc>
        <w:tc>
          <w:tcPr>
            <w:tcW w:w="1546" w:type="dxa"/>
          </w:tcPr>
          <w:p w:rsidR="00D97890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7890" w:rsidRPr="005E609E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D97890" w:rsidTr="00A92A72">
        <w:trPr>
          <w:trHeight w:val="405"/>
        </w:trPr>
        <w:tc>
          <w:tcPr>
            <w:tcW w:w="456" w:type="dxa"/>
          </w:tcPr>
          <w:p w:rsidR="00D97890" w:rsidRPr="00C36FFD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36FF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4</w:t>
            </w:r>
          </w:p>
        </w:tc>
        <w:tc>
          <w:tcPr>
            <w:tcW w:w="2490" w:type="dxa"/>
          </w:tcPr>
          <w:p w:rsidR="00D97890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Назипова </w:t>
            </w:r>
            <w:proofErr w:type="spell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Гульназ</w:t>
            </w:r>
            <w:proofErr w:type="spellEnd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Шамиловна</w:t>
            </w:r>
            <w:proofErr w:type="spellEnd"/>
          </w:p>
        </w:tc>
        <w:tc>
          <w:tcPr>
            <w:tcW w:w="1809" w:type="dxa"/>
          </w:tcPr>
          <w:p w:rsidR="00D97890" w:rsidRPr="00A71F5A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422110, РТ г. Кукмор ул. </w:t>
            </w:r>
            <w:proofErr w:type="spell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М.Джалиля</w:t>
            </w:r>
            <w:proofErr w:type="spellEnd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 д.35. </w:t>
            </w:r>
          </w:p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8(843) 64-2-67-57</w:t>
            </w:r>
          </w:p>
        </w:tc>
        <w:tc>
          <w:tcPr>
            <w:tcW w:w="2449" w:type="dxa"/>
          </w:tcPr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МБОУ «Гимназия №1 имени Ч.Т.Айтматова </w:t>
            </w:r>
            <w:proofErr w:type="gram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. Кукмор» </w:t>
            </w:r>
            <w:proofErr w:type="spell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муниипального</w:t>
            </w:r>
            <w:proofErr w:type="spellEnd"/>
            <w:r w:rsidRPr="00A71F5A">
              <w:rPr>
                <w:rFonts w:ascii="Times New Roman" w:hAnsi="Times New Roman" w:cs="Times New Roman"/>
                <w:sz w:val="16"/>
                <w:szCs w:val="16"/>
              </w:rPr>
              <w:t xml:space="preserve"> района Республики Татарстан</w:t>
            </w:r>
          </w:p>
        </w:tc>
        <w:tc>
          <w:tcPr>
            <w:tcW w:w="2160" w:type="dxa"/>
          </w:tcPr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Р.Ф</w:t>
            </w:r>
            <w:r w:rsidRPr="00A71F5A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әхреддиннең “Юаныч” хезмәтеннән файдаланып, яшь буында исерткечкә карата тискәре караш тәрбияләү</w:t>
            </w:r>
          </w:p>
        </w:tc>
        <w:tc>
          <w:tcPr>
            <w:tcW w:w="732" w:type="dxa"/>
          </w:tcPr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2250" w:type="dxa"/>
          </w:tcPr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A71F5A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nazipova-gulnaz@mail.ru</w:t>
              </w:r>
            </w:hyperlink>
            <w:r w:rsidRPr="00A71F5A">
              <w:rPr>
                <w:rFonts w:ascii="Times New Roman" w:hAnsi="Times New Roman" w:cs="Times New Roman"/>
                <w:sz w:val="16"/>
                <w:szCs w:val="16"/>
              </w:rPr>
              <w:t>, 89274179340</w:t>
            </w:r>
          </w:p>
        </w:tc>
        <w:tc>
          <w:tcPr>
            <w:tcW w:w="1546" w:type="dxa"/>
          </w:tcPr>
          <w:p w:rsidR="00D97890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7890" w:rsidRPr="00D01D37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D97890" w:rsidTr="00A92A72">
        <w:trPr>
          <w:trHeight w:val="405"/>
        </w:trPr>
        <w:tc>
          <w:tcPr>
            <w:tcW w:w="456" w:type="dxa"/>
          </w:tcPr>
          <w:p w:rsidR="00D97890" w:rsidRPr="00C36FFD" w:rsidRDefault="00D97890" w:rsidP="00A92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36FFD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5</w:t>
            </w:r>
          </w:p>
        </w:tc>
        <w:tc>
          <w:tcPr>
            <w:tcW w:w="2490" w:type="dxa"/>
          </w:tcPr>
          <w:p w:rsidR="00D97890" w:rsidRPr="00A71F5A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Федорова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Габтулхаевна</w:t>
            </w:r>
            <w:proofErr w:type="spellEnd"/>
          </w:p>
        </w:tc>
        <w:tc>
          <w:tcPr>
            <w:tcW w:w="1809" w:type="dxa"/>
          </w:tcPr>
          <w:p w:rsidR="00D97890" w:rsidRPr="00A71F5A" w:rsidRDefault="00D97890" w:rsidP="00A92A72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рясьбаш,ул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Октябрьская, д.26</w:t>
            </w:r>
          </w:p>
        </w:tc>
        <w:tc>
          <w:tcPr>
            <w:tcW w:w="2449" w:type="dxa"/>
          </w:tcPr>
          <w:p w:rsidR="00D97890" w:rsidRPr="00A71F5A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униципальное бюджетное общеобразовательное учреждение «Средняя общеобразовательная школа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имени П.Е.Воробьева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Нижняя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Русь»</w:t>
            </w: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60" w:type="dxa"/>
          </w:tcPr>
          <w:p w:rsidR="00D97890" w:rsidRPr="00A71F5A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Гаяз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Исхакый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ижатында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миллэт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проблемасы</w:t>
            </w:r>
            <w:proofErr w:type="spellEnd"/>
          </w:p>
        </w:tc>
        <w:tc>
          <w:tcPr>
            <w:tcW w:w="732" w:type="dxa"/>
          </w:tcPr>
          <w:p w:rsidR="00D97890" w:rsidRDefault="00D97890" w:rsidP="00A92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0" w:type="dxa"/>
          </w:tcPr>
          <w:p w:rsidR="00D97890" w:rsidRDefault="00D97890" w:rsidP="00A92A72">
            <w:pPr>
              <w:spacing w:after="0" w:line="240" w:lineRule="auto"/>
              <w:rPr>
                <w:sz w:val="18"/>
                <w:szCs w:val="18"/>
              </w:rPr>
            </w:pPr>
            <w:r w:rsidRPr="00C36FFD">
              <w:rPr>
                <w:sz w:val="18"/>
                <w:szCs w:val="18"/>
              </w:rPr>
              <w:t>89272467268</w:t>
            </w:r>
          </w:p>
          <w:p w:rsidR="00D97890" w:rsidRPr="000B480C" w:rsidRDefault="00D97890" w:rsidP="00A92A72">
            <w:pPr>
              <w:rPr>
                <w:sz w:val="16"/>
                <w:szCs w:val="16"/>
              </w:rPr>
            </w:pPr>
            <w:hyperlink r:id="rId7" w:history="1">
              <w:r w:rsidRPr="000B480C">
                <w:rPr>
                  <w:rStyle w:val="a3"/>
                  <w:rFonts w:ascii="Helvetica Neue" w:hAnsi="Helvetica Neue"/>
                  <w:color w:val="428BCA"/>
                  <w:sz w:val="16"/>
                  <w:szCs w:val="16"/>
                </w:rPr>
                <w:t>2326000315@edu.tatar.ru</w:t>
              </w:r>
            </w:hyperlink>
          </w:p>
          <w:p w:rsidR="00D97890" w:rsidRPr="00C36FFD" w:rsidRDefault="00D97890" w:rsidP="00A92A72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97890" w:rsidRDefault="00D97890" w:rsidP="00A92A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</w:tbl>
    <w:p w:rsidR="002316DC" w:rsidRDefault="002316DC" w:rsidP="002316DC"/>
    <w:p w:rsidR="00B970AD" w:rsidRDefault="00B970AD"/>
    <w:sectPr w:rsidR="00B970AD" w:rsidSect="002316D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 Neue">
    <w:altName w:val="Agency FB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6DC"/>
    <w:rsid w:val="00121AC6"/>
    <w:rsid w:val="00153F70"/>
    <w:rsid w:val="0016062F"/>
    <w:rsid w:val="002316DC"/>
    <w:rsid w:val="00354C47"/>
    <w:rsid w:val="00395DAC"/>
    <w:rsid w:val="004E48CA"/>
    <w:rsid w:val="005E609E"/>
    <w:rsid w:val="0068248B"/>
    <w:rsid w:val="006F5F2D"/>
    <w:rsid w:val="008279C7"/>
    <w:rsid w:val="008E3CAF"/>
    <w:rsid w:val="00931A82"/>
    <w:rsid w:val="009735E8"/>
    <w:rsid w:val="009B483F"/>
    <w:rsid w:val="00A02F4A"/>
    <w:rsid w:val="00A26024"/>
    <w:rsid w:val="00B1076E"/>
    <w:rsid w:val="00B970AD"/>
    <w:rsid w:val="00BF1C2C"/>
    <w:rsid w:val="00BF4101"/>
    <w:rsid w:val="00D97890"/>
    <w:rsid w:val="00E375CB"/>
    <w:rsid w:val="00F72DEF"/>
    <w:rsid w:val="00F73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1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5F2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232600031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zipova-gulnaz@mail.ru" TargetMode="External"/><Relationship Id="rId5" Type="http://schemas.openxmlformats.org/officeDocument/2006/relationships/hyperlink" Target="mailto:sovershen@mail.ru" TargetMode="External"/><Relationship Id="rId4" Type="http://schemas.openxmlformats.org/officeDocument/2006/relationships/hyperlink" Target="mailto:alsu_ganieva80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2109</Characters>
  <Application>Microsoft Office Word</Application>
  <DocSecurity>0</DocSecurity>
  <Lines>17</Lines>
  <Paragraphs>4</Paragraphs>
  <ScaleCrop>false</ScaleCrop>
  <Company>Home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2021-11-09T18:42:00Z</dcterms:created>
  <dcterms:modified xsi:type="dcterms:W3CDTF">2021-11-09T18:42:00Z</dcterms:modified>
</cp:coreProperties>
</file>